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9E348" w14:textId="77777777" w:rsidR="00C347FE" w:rsidRDefault="00C347FE" w:rsidP="009C7364">
      <w:pPr>
        <w:pStyle w:val="Nadpis1"/>
        <w:spacing w:before="0"/>
        <w:jc w:val="center"/>
        <w:rPr>
          <w:rFonts w:asciiTheme="minorHAnsi" w:hAnsiTheme="minorHAnsi" w:cstheme="minorHAnsi"/>
          <w:sz w:val="24"/>
          <w:szCs w:val="24"/>
        </w:rPr>
      </w:pPr>
      <w:bookmarkStart w:id="0" w:name="_Toc124650587"/>
      <w:bookmarkStart w:id="1" w:name="_Toc129519563"/>
      <w:bookmarkStart w:id="2" w:name="_Toc129519783"/>
      <w:bookmarkStart w:id="3" w:name="_Toc129519854"/>
      <w:bookmarkStart w:id="4" w:name="_Toc129573515"/>
    </w:p>
    <w:p w14:paraId="5629DAA2" w14:textId="44C678ED" w:rsidR="00283865" w:rsidRPr="00DD04B3" w:rsidRDefault="00C408CF" w:rsidP="009C7364">
      <w:pPr>
        <w:pStyle w:val="Nadpis1"/>
        <w:spacing w:before="0"/>
        <w:jc w:val="center"/>
        <w:rPr>
          <w:rFonts w:asciiTheme="minorHAnsi" w:hAnsiTheme="minorHAnsi" w:cstheme="minorHAnsi"/>
          <w:sz w:val="24"/>
          <w:szCs w:val="24"/>
        </w:rPr>
      </w:pPr>
      <w:r w:rsidRPr="00DD04B3">
        <w:rPr>
          <w:rFonts w:asciiTheme="minorHAnsi" w:hAnsiTheme="minorHAnsi" w:cstheme="minorHAnsi"/>
          <w:sz w:val="24"/>
          <w:szCs w:val="24"/>
        </w:rPr>
        <w:t>SEZNAM POD</w:t>
      </w:r>
      <w:r w:rsidR="00283865" w:rsidRPr="00DD04B3">
        <w:rPr>
          <w:rFonts w:asciiTheme="minorHAnsi" w:hAnsiTheme="minorHAnsi" w:cstheme="minorHAnsi"/>
          <w:sz w:val="24"/>
          <w:szCs w:val="24"/>
        </w:rPr>
        <w:t>DODAVATELŮ VEŘEJNÉ ZAKÁZKY</w:t>
      </w:r>
    </w:p>
    <w:p w14:paraId="1EB55C06" w14:textId="77777777" w:rsidR="00AD0272" w:rsidRPr="00C347FE" w:rsidRDefault="00AD0272" w:rsidP="00AD0272">
      <w:pPr>
        <w:spacing w:after="240" w:line="276" w:lineRule="auto"/>
        <w:jc w:val="both"/>
        <w:outlineLvl w:val="0"/>
        <w:rPr>
          <w:rFonts w:asciiTheme="minorHAnsi" w:hAnsiTheme="minorHAnsi" w:cstheme="minorHAnsi"/>
          <w:b/>
          <w:bCs/>
          <w:sz w:val="22"/>
          <w:szCs w:val="22"/>
          <w:highlight w:val="yellow"/>
        </w:rPr>
      </w:pPr>
    </w:p>
    <w:p w14:paraId="2E9801D6" w14:textId="77777777" w:rsidR="007050C1" w:rsidRPr="00C347FE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 xml:space="preserve">Společnost </w:t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</w:t>
      </w:r>
      <w:r w:rsidRPr="007F5C6B">
        <w:rPr>
          <w:rFonts w:asciiTheme="minorHAnsi" w:hAnsiTheme="minorHAnsi" w:cstheme="minorHAnsi"/>
          <w:sz w:val="22"/>
          <w:szCs w:val="22"/>
          <w:highlight w:val="yellow"/>
        </w:rPr>
        <w:t>…………</w:t>
      </w:r>
    </w:p>
    <w:p w14:paraId="188B364D" w14:textId="77777777" w:rsidR="007050C1" w:rsidRPr="00C347FE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 xml:space="preserve">Se sídlem </w:t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</w:t>
      </w:r>
    </w:p>
    <w:p w14:paraId="2FAEED5C" w14:textId="77777777" w:rsidR="007050C1" w:rsidRPr="00C347FE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 xml:space="preserve">IČ: </w:t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</w:t>
      </w:r>
    </w:p>
    <w:p w14:paraId="64D49D8A" w14:textId="77777777" w:rsidR="007050C1" w:rsidRPr="00C347FE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BAC9D09" w14:textId="4D5CA545" w:rsidR="00283865" w:rsidRDefault="007050C1" w:rsidP="007050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>jako dodavatel, ve veřejné zakázce s názvem:</w:t>
      </w:r>
      <w:r w:rsidRPr="00C347FE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72FA3" w:rsidRPr="00372FA3">
        <w:rPr>
          <w:rFonts w:asciiTheme="minorHAnsi" w:hAnsiTheme="minorHAnsi" w:cstheme="minorHAnsi"/>
          <w:b/>
          <w:sz w:val="22"/>
          <w:szCs w:val="22"/>
        </w:rPr>
        <w:t>Dodávka autoklávu</w:t>
      </w:r>
      <w:r w:rsidRPr="00C347FE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136C40" w:rsidRPr="00C347FE">
        <w:rPr>
          <w:rFonts w:asciiTheme="minorHAnsi" w:hAnsiTheme="minorHAnsi" w:cstheme="minorHAnsi"/>
          <w:bCs/>
          <w:sz w:val="22"/>
          <w:szCs w:val="22"/>
        </w:rPr>
        <w:t xml:space="preserve">předkládá seznam všech </w:t>
      </w:r>
      <w:r w:rsidR="00E60C1A" w:rsidRPr="00C347FE">
        <w:rPr>
          <w:rFonts w:asciiTheme="minorHAnsi" w:hAnsiTheme="minorHAnsi" w:cstheme="minorHAnsi"/>
          <w:bCs/>
          <w:sz w:val="22"/>
          <w:szCs w:val="22"/>
        </w:rPr>
        <w:t xml:space="preserve">jemu známých </w:t>
      </w:r>
      <w:r w:rsidR="00C408CF" w:rsidRPr="00C347FE">
        <w:rPr>
          <w:rFonts w:asciiTheme="minorHAnsi" w:hAnsiTheme="minorHAnsi" w:cstheme="minorHAnsi"/>
          <w:bCs/>
          <w:sz w:val="22"/>
          <w:szCs w:val="22"/>
        </w:rPr>
        <w:t>poddodavatel</w:t>
      </w:r>
      <w:r w:rsidR="00136C40" w:rsidRPr="00C347FE">
        <w:rPr>
          <w:rFonts w:asciiTheme="minorHAnsi" w:hAnsiTheme="minorHAnsi" w:cstheme="minorHAnsi"/>
          <w:bCs/>
          <w:sz w:val="22"/>
          <w:szCs w:val="22"/>
        </w:rPr>
        <w:t xml:space="preserve">ů, kteří se budou podílet na plnění veřejné zakázky. </w:t>
      </w:r>
      <w:r w:rsidRPr="00C347FE">
        <w:rPr>
          <w:rFonts w:asciiTheme="minorHAnsi" w:hAnsiTheme="minorHAnsi" w:cstheme="minorHAnsi"/>
          <w:bCs/>
          <w:sz w:val="22"/>
          <w:szCs w:val="22"/>
        </w:rPr>
        <w:t>Dodavatel</w:t>
      </w:r>
      <w:r w:rsidR="00C408CF" w:rsidRPr="00C347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36C40" w:rsidRPr="00C347FE">
        <w:rPr>
          <w:rFonts w:asciiTheme="minorHAnsi" w:hAnsiTheme="minorHAnsi" w:cstheme="minorHAnsi"/>
          <w:bCs/>
          <w:sz w:val="22"/>
          <w:szCs w:val="22"/>
        </w:rPr>
        <w:t xml:space="preserve">zároveň prohlašuje, že žádné jiné, než níže uvedené osoby spolu s níže uvedenými způsoby se nebudou na plnění veřejné zakázky v souladu s </w:t>
      </w:r>
      <w:r w:rsidRPr="00C347FE">
        <w:rPr>
          <w:rFonts w:asciiTheme="minorHAnsi" w:hAnsiTheme="minorHAnsi" w:cstheme="minorHAnsi"/>
          <w:bCs/>
          <w:sz w:val="22"/>
          <w:szCs w:val="22"/>
        </w:rPr>
        <w:t>dodavatelem</w:t>
      </w:r>
      <w:r w:rsidR="00C408CF" w:rsidRPr="00C347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136C40" w:rsidRPr="00C347FE">
        <w:rPr>
          <w:rFonts w:asciiTheme="minorHAnsi" w:hAnsiTheme="minorHAnsi" w:cstheme="minorHAnsi"/>
          <w:bCs/>
          <w:sz w:val="22"/>
          <w:szCs w:val="22"/>
        </w:rPr>
        <w:t>předloženou nabídkou podílet.</w:t>
      </w:r>
      <w:r w:rsidR="001D3778" w:rsidRPr="00C347FE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10463">
        <w:rPr>
          <w:rFonts w:asciiTheme="minorHAnsi" w:hAnsiTheme="minorHAnsi" w:cstheme="minorHAnsi"/>
          <w:bCs/>
          <w:sz w:val="22"/>
          <w:szCs w:val="22"/>
        </w:rPr>
        <w:t>(</w:t>
      </w:r>
      <w:r w:rsidR="00C10463" w:rsidRPr="00C1046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dodavatel si vybere </w:t>
      </w:r>
      <w:del w:id="5" w:author="Vasek Jan" w:date="2025-04-29T12:48:00Z" w16du:dateUtc="2025-04-29T10:48:00Z">
        <w:r w:rsidR="00C10463" w:rsidRPr="00C10463" w:rsidDel="00FE2433">
          <w:rPr>
            <w:rFonts w:asciiTheme="minorHAnsi" w:hAnsiTheme="minorHAnsi" w:cstheme="minorHAnsi"/>
            <w:bCs/>
            <w:i/>
            <w:iCs/>
            <w:sz w:val="22"/>
            <w:szCs w:val="22"/>
          </w:rPr>
          <w:delText>z</w:delText>
        </w:r>
      </w:del>
      <w:r w:rsidR="00C10463" w:rsidRPr="00C10463">
        <w:rPr>
          <w:rFonts w:asciiTheme="minorHAnsi" w:hAnsiTheme="minorHAnsi" w:cstheme="minorHAnsi"/>
          <w:bCs/>
          <w:i/>
          <w:iCs/>
          <w:sz w:val="22"/>
          <w:szCs w:val="22"/>
        </w:rPr>
        <w:t> možnost</w:t>
      </w:r>
      <w:del w:id="6" w:author="Vasek Jan" w:date="2025-04-29T12:48:00Z" w16du:dateUtc="2025-04-29T10:48:00Z">
        <w:r w:rsidR="00C10463" w:rsidRPr="00C10463" w:rsidDel="00FE2433">
          <w:rPr>
            <w:rFonts w:asciiTheme="minorHAnsi" w:hAnsiTheme="minorHAnsi" w:cstheme="minorHAnsi"/>
            <w:bCs/>
            <w:i/>
            <w:iCs/>
            <w:sz w:val="22"/>
            <w:szCs w:val="22"/>
          </w:rPr>
          <w:delText>i</w:delText>
        </w:r>
      </w:del>
      <w:r w:rsidR="00C10463" w:rsidRPr="00C1046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A nebo B</w:t>
      </w:r>
      <w:r w:rsidR="00C10463">
        <w:rPr>
          <w:rFonts w:asciiTheme="minorHAnsi" w:hAnsiTheme="minorHAnsi" w:cstheme="minorHAnsi"/>
          <w:bCs/>
          <w:sz w:val="22"/>
          <w:szCs w:val="22"/>
        </w:rPr>
        <w:t>).</w:t>
      </w:r>
    </w:p>
    <w:p w14:paraId="73E7823B" w14:textId="77777777" w:rsidR="00C10463" w:rsidRDefault="00C10463" w:rsidP="007050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189DF8E6" w14:textId="77E630F3" w:rsidR="00C10463" w:rsidRDefault="00C10463" w:rsidP="00751A04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51A04">
        <w:rPr>
          <w:rFonts w:asciiTheme="minorHAnsi" w:hAnsiTheme="minorHAnsi" w:cstheme="minorHAnsi"/>
          <w:b/>
          <w:sz w:val="22"/>
          <w:szCs w:val="22"/>
          <w:u w:val="single"/>
        </w:rPr>
        <w:t>Zadavatel nepředpokládá využití poddodavatele</w:t>
      </w:r>
      <w:r w:rsidR="00751A04">
        <w:rPr>
          <w:rFonts w:asciiTheme="minorHAnsi" w:hAnsiTheme="minorHAnsi" w:cstheme="minorHAnsi"/>
          <w:b/>
          <w:sz w:val="22"/>
          <w:szCs w:val="22"/>
          <w:u w:val="single"/>
        </w:rPr>
        <w:t>*</w:t>
      </w:r>
    </w:p>
    <w:p w14:paraId="5B8B377C" w14:textId="77777777" w:rsidR="00751A04" w:rsidRDefault="00751A04" w:rsidP="00751A04">
      <w:pPr>
        <w:pStyle w:val="Odstavecseseznamem"/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6BD35B3" w14:textId="644495A7" w:rsidR="00751A04" w:rsidRPr="00751A04" w:rsidRDefault="00751A04" w:rsidP="00751A04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sz w:val="22"/>
          <w:szCs w:val="22"/>
          <w:u w:val="single"/>
        </w:rPr>
        <w:t>Zadavatel předpokládá využití níže uvedených poddodavatelů*:</w:t>
      </w:r>
    </w:p>
    <w:p w14:paraId="34A38738" w14:textId="77777777" w:rsidR="00C10463" w:rsidRPr="00C347FE" w:rsidRDefault="00C10463" w:rsidP="007050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38113D4F" w14:textId="77777777" w:rsidR="007050C1" w:rsidRPr="00C347FE" w:rsidRDefault="007050C1" w:rsidP="007050C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bookmarkEnd w:id="0"/>
    <w:bookmarkEnd w:id="1"/>
    <w:bookmarkEnd w:id="2"/>
    <w:bookmarkEnd w:id="3"/>
    <w:bookmarkEnd w:id="4"/>
    <w:p w14:paraId="0869CDC7" w14:textId="77777777" w:rsidR="004B6732" w:rsidRPr="00751A04" w:rsidRDefault="00C408CF" w:rsidP="009C7364">
      <w:pPr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751A04">
        <w:rPr>
          <w:rFonts w:asciiTheme="minorHAnsi" w:hAnsiTheme="minorHAnsi" w:cstheme="minorHAnsi"/>
          <w:b/>
          <w:bCs/>
          <w:sz w:val="20"/>
          <w:szCs w:val="20"/>
        </w:rPr>
        <w:t>Poddodavatel</w:t>
      </w:r>
    </w:p>
    <w:p w14:paraId="5E08091B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Společnost: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</w:t>
      </w:r>
      <w:r w:rsidRPr="00751A04">
        <w:rPr>
          <w:rFonts w:asciiTheme="minorHAnsi" w:hAnsiTheme="minorHAnsi" w:cstheme="minorHAnsi"/>
          <w:sz w:val="20"/>
          <w:highlight w:val="yellow"/>
          <w:lang w:val="en-US"/>
        </w:rPr>
        <w:t>…………</w:t>
      </w:r>
    </w:p>
    <w:p w14:paraId="75524B63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 xml:space="preserve">Se sídlem: 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71231B75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highlight w:val="yellow"/>
        </w:rPr>
      </w:pPr>
      <w:r w:rsidRPr="00751A04">
        <w:rPr>
          <w:rFonts w:asciiTheme="minorHAnsi" w:hAnsiTheme="minorHAnsi" w:cstheme="minorHAnsi"/>
          <w:sz w:val="20"/>
        </w:rPr>
        <w:t xml:space="preserve">IČ: 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6AE15981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Odkaz na výpis z OR: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62338965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Jednající: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6E2AD84E" w14:textId="77777777" w:rsidR="005D315F" w:rsidRPr="00751A04" w:rsidRDefault="005D315F" w:rsidP="009C7364">
      <w:pPr>
        <w:spacing w:after="240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  <w:highlight w:val="yellow"/>
        </w:rPr>
      </w:pPr>
    </w:p>
    <w:p w14:paraId="7CB928C2" w14:textId="77777777" w:rsidR="00283865" w:rsidRPr="00751A04" w:rsidRDefault="00BB308C" w:rsidP="009C7364">
      <w:pPr>
        <w:spacing w:after="240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751A04">
        <w:rPr>
          <w:rFonts w:asciiTheme="minorHAnsi" w:hAnsiTheme="minorHAnsi" w:cstheme="minorHAnsi"/>
          <w:bCs/>
          <w:sz w:val="20"/>
          <w:szCs w:val="20"/>
        </w:rPr>
        <w:t xml:space="preserve">Způsob, jímž se poddodavatel podílí na plnění veřejné zakázky a </w:t>
      </w:r>
      <w:r w:rsidRPr="00751A04">
        <w:rPr>
          <w:rFonts w:asciiTheme="minorHAnsi" w:hAnsiTheme="minorHAnsi" w:cstheme="minorHAnsi"/>
          <w:b/>
          <w:bCs/>
          <w:sz w:val="20"/>
          <w:szCs w:val="20"/>
        </w:rPr>
        <w:t>cenu</w:t>
      </w:r>
      <w:r w:rsidRPr="00751A04">
        <w:rPr>
          <w:rFonts w:asciiTheme="minorHAnsi" w:hAnsiTheme="minorHAnsi" w:cstheme="minorHAnsi"/>
          <w:bCs/>
          <w:sz w:val="20"/>
          <w:szCs w:val="20"/>
        </w:rPr>
        <w:t xml:space="preserve"> tohoto podílu na plnění veřejné zakázky:</w:t>
      </w:r>
    </w:p>
    <w:p w14:paraId="31F240B7" w14:textId="77777777" w:rsidR="00F954FD" w:rsidRPr="00751A04" w:rsidRDefault="00C408CF" w:rsidP="009C7364">
      <w:pPr>
        <w:numPr>
          <w:ilvl w:val="0"/>
          <w:numId w:val="10"/>
        </w:numPr>
        <w:tabs>
          <w:tab w:val="left" w:pos="567"/>
        </w:tabs>
        <w:spacing w:after="240" w:line="276" w:lineRule="auto"/>
        <w:ind w:left="0" w:firstLine="0"/>
        <w:jc w:val="both"/>
        <w:outlineLvl w:val="0"/>
        <w:rPr>
          <w:rFonts w:asciiTheme="minorHAnsi" w:hAnsiTheme="minorHAnsi" w:cstheme="minorHAnsi"/>
          <w:b/>
          <w:bCs/>
          <w:sz w:val="20"/>
          <w:szCs w:val="20"/>
        </w:rPr>
      </w:pPr>
      <w:r w:rsidRPr="00751A04">
        <w:rPr>
          <w:rFonts w:asciiTheme="minorHAnsi" w:hAnsiTheme="minorHAnsi" w:cstheme="minorHAnsi"/>
          <w:b/>
          <w:bCs/>
          <w:sz w:val="20"/>
          <w:szCs w:val="20"/>
        </w:rPr>
        <w:t>Poddodavatel</w:t>
      </w:r>
    </w:p>
    <w:p w14:paraId="35A97A8F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Společnost: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</w:t>
      </w:r>
      <w:r w:rsidRPr="00751A04">
        <w:rPr>
          <w:rFonts w:asciiTheme="minorHAnsi" w:hAnsiTheme="minorHAnsi" w:cstheme="minorHAnsi"/>
          <w:sz w:val="20"/>
          <w:highlight w:val="yellow"/>
          <w:lang w:val="en-US"/>
        </w:rPr>
        <w:t>…………</w:t>
      </w:r>
    </w:p>
    <w:p w14:paraId="41CF7DC4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 xml:space="preserve">Se sídlem: 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50189C6C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highlight w:val="yellow"/>
        </w:rPr>
      </w:pPr>
      <w:r w:rsidRPr="00751A04">
        <w:rPr>
          <w:rFonts w:asciiTheme="minorHAnsi" w:hAnsiTheme="minorHAnsi" w:cstheme="minorHAnsi"/>
          <w:sz w:val="20"/>
        </w:rPr>
        <w:t xml:space="preserve">IČ: 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5B35BB5E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highlight w:val="yellow"/>
        </w:rPr>
      </w:pPr>
      <w:r w:rsidRPr="00751A04">
        <w:rPr>
          <w:rFonts w:asciiTheme="minorHAnsi" w:hAnsiTheme="minorHAnsi" w:cstheme="minorHAnsi"/>
          <w:sz w:val="20"/>
        </w:rPr>
        <w:t>Odkaz na výpis z OR: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3761E0B6" w14:textId="77777777" w:rsidR="007050C1" w:rsidRPr="00751A04" w:rsidRDefault="007050C1" w:rsidP="007050C1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</w:rPr>
      </w:pPr>
      <w:r w:rsidRPr="00751A04">
        <w:rPr>
          <w:rFonts w:asciiTheme="minorHAnsi" w:hAnsiTheme="minorHAnsi" w:cstheme="minorHAnsi"/>
          <w:sz w:val="20"/>
        </w:rPr>
        <w:t>Jednající:</w:t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</w:rPr>
        <w:tab/>
      </w:r>
      <w:r w:rsidRPr="00751A04">
        <w:rPr>
          <w:rFonts w:asciiTheme="minorHAnsi" w:hAnsiTheme="minorHAnsi" w:cstheme="minorHAnsi"/>
          <w:sz w:val="20"/>
          <w:highlight w:val="yellow"/>
        </w:rPr>
        <w:t>……………………………………………</w:t>
      </w:r>
    </w:p>
    <w:p w14:paraId="40F67E9C" w14:textId="77777777" w:rsidR="007050C1" w:rsidRPr="00751A04" w:rsidRDefault="007050C1" w:rsidP="007050C1">
      <w:pPr>
        <w:spacing w:after="240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  <w:highlight w:val="yellow"/>
        </w:rPr>
      </w:pPr>
    </w:p>
    <w:p w14:paraId="4B63EE01" w14:textId="77777777" w:rsidR="007050C1" w:rsidRPr="00751A04" w:rsidRDefault="007050C1" w:rsidP="007050C1">
      <w:pPr>
        <w:spacing w:after="240" w:line="276" w:lineRule="auto"/>
        <w:jc w:val="both"/>
        <w:outlineLvl w:val="0"/>
        <w:rPr>
          <w:rFonts w:asciiTheme="minorHAnsi" w:hAnsiTheme="minorHAnsi" w:cstheme="minorHAnsi"/>
          <w:bCs/>
          <w:sz w:val="20"/>
          <w:szCs w:val="20"/>
        </w:rPr>
      </w:pPr>
      <w:r w:rsidRPr="00751A04">
        <w:rPr>
          <w:rFonts w:asciiTheme="minorHAnsi" w:hAnsiTheme="minorHAnsi" w:cstheme="minorHAnsi"/>
          <w:bCs/>
          <w:sz w:val="20"/>
          <w:szCs w:val="20"/>
        </w:rPr>
        <w:t xml:space="preserve">Způsob, jímž se poddodavatel podílí na plnění veřejné zakázky a </w:t>
      </w:r>
      <w:r w:rsidRPr="00751A04">
        <w:rPr>
          <w:rFonts w:asciiTheme="minorHAnsi" w:hAnsiTheme="minorHAnsi" w:cstheme="minorHAnsi"/>
          <w:b/>
          <w:bCs/>
          <w:sz w:val="20"/>
          <w:szCs w:val="20"/>
        </w:rPr>
        <w:t>cenu</w:t>
      </w:r>
      <w:r w:rsidRPr="00751A04">
        <w:rPr>
          <w:rFonts w:asciiTheme="minorHAnsi" w:hAnsiTheme="minorHAnsi" w:cstheme="minorHAnsi"/>
          <w:bCs/>
          <w:sz w:val="20"/>
          <w:szCs w:val="20"/>
        </w:rPr>
        <w:t xml:space="preserve"> tohoto podílu na plnění veřejné zakázky:</w:t>
      </w:r>
    </w:p>
    <w:p w14:paraId="50DF3413" w14:textId="77777777" w:rsidR="006B494E" w:rsidRPr="00C347FE" w:rsidRDefault="006B494E" w:rsidP="009C7364">
      <w:pPr>
        <w:tabs>
          <w:tab w:val="left" w:pos="5529"/>
        </w:tabs>
        <w:spacing w:after="240" w:line="276" w:lineRule="auto"/>
        <w:contextualSpacing/>
        <w:rPr>
          <w:rFonts w:asciiTheme="minorHAnsi" w:hAnsiTheme="minorHAnsi" w:cstheme="minorHAnsi"/>
          <w:sz w:val="22"/>
          <w:szCs w:val="22"/>
        </w:rPr>
      </w:pPr>
    </w:p>
    <w:p w14:paraId="1DDDA282" w14:textId="77777777" w:rsidR="007050C1" w:rsidRPr="00C347FE" w:rsidRDefault="007050C1" w:rsidP="007050C1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347FE">
        <w:rPr>
          <w:rFonts w:asciiTheme="minorHAnsi" w:hAnsiTheme="minorHAnsi" w:cstheme="minorHAnsi"/>
          <w:sz w:val="22"/>
          <w:szCs w:val="22"/>
        </w:rPr>
        <w:t>V </w:t>
      </w:r>
      <w:r w:rsidRPr="00C347F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347FE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C347FE">
        <w:rPr>
          <w:rFonts w:asciiTheme="minorHAnsi" w:hAnsiTheme="minorHAnsi" w:cstheme="minorHAnsi"/>
          <w:sz w:val="22"/>
          <w:szCs w:val="22"/>
        </w:rPr>
      </w:r>
      <w:r w:rsidRPr="00C347FE">
        <w:rPr>
          <w:rFonts w:asciiTheme="minorHAnsi" w:hAnsiTheme="minorHAnsi" w:cstheme="minorHAnsi"/>
          <w:sz w:val="22"/>
          <w:szCs w:val="22"/>
        </w:rPr>
        <w:fldChar w:fldCharType="separate"/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sz w:val="22"/>
          <w:szCs w:val="22"/>
        </w:rPr>
        <w:fldChar w:fldCharType="end"/>
      </w:r>
      <w:r w:rsidRPr="00C347FE">
        <w:rPr>
          <w:rFonts w:asciiTheme="minorHAnsi" w:hAnsiTheme="minorHAnsi" w:cstheme="minorHAnsi"/>
          <w:sz w:val="22"/>
          <w:szCs w:val="22"/>
        </w:rPr>
        <w:tab/>
      </w:r>
      <w:r w:rsidRPr="00C347FE">
        <w:rPr>
          <w:rFonts w:asciiTheme="minorHAnsi" w:hAnsiTheme="minorHAnsi" w:cstheme="minorHAnsi"/>
          <w:sz w:val="22"/>
          <w:szCs w:val="22"/>
        </w:rPr>
        <w:tab/>
        <w:t xml:space="preserve">dne </w:t>
      </w:r>
      <w:r w:rsidRPr="00C347FE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 w:rsidRPr="00C347FE">
        <w:rPr>
          <w:rFonts w:asciiTheme="minorHAnsi" w:hAnsiTheme="minorHAnsi" w:cstheme="minorHAnsi"/>
          <w:sz w:val="22"/>
          <w:szCs w:val="22"/>
        </w:rPr>
        <w:instrText xml:space="preserve"> FORMTEXT </w:instrText>
      </w:r>
      <w:r w:rsidRPr="00C347FE">
        <w:rPr>
          <w:rFonts w:asciiTheme="minorHAnsi" w:hAnsiTheme="minorHAnsi" w:cstheme="minorHAnsi"/>
          <w:sz w:val="22"/>
          <w:szCs w:val="22"/>
        </w:rPr>
      </w:r>
      <w:r w:rsidRPr="00C347FE">
        <w:rPr>
          <w:rFonts w:asciiTheme="minorHAnsi" w:hAnsiTheme="minorHAnsi" w:cstheme="minorHAnsi"/>
          <w:sz w:val="22"/>
          <w:szCs w:val="22"/>
        </w:rPr>
        <w:fldChar w:fldCharType="separate"/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noProof/>
          <w:sz w:val="22"/>
          <w:szCs w:val="22"/>
        </w:rPr>
        <w:t> </w:t>
      </w:r>
      <w:r w:rsidRPr="00C347FE">
        <w:rPr>
          <w:rFonts w:asciiTheme="minorHAnsi" w:hAnsiTheme="minorHAnsi" w:cstheme="minorHAnsi"/>
          <w:sz w:val="22"/>
          <w:szCs w:val="22"/>
        </w:rPr>
        <w:fldChar w:fldCharType="end"/>
      </w:r>
    </w:p>
    <w:p w14:paraId="5AB01464" w14:textId="77777777" w:rsidR="007050C1" w:rsidRPr="00C347FE" w:rsidRDefault="007050C1" w:rsidP="007050C1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300B1EE4" w14:textId="77777777" w:rsidR="007050C1" w:rsidRPr="00C347FE" w:rsidRDefault="007050C1" w:rsidP="007050C1">
      <w:pPr>
        <w:rPr>
          <w:rFonts w:asciiTheme="minorHAnsi" w:hAnsiTheme="minorHAnsi" w:cstheme="minorHAnsi"/>
          <w:i/>
          <w:sz w:val="22"/>
          <w:szCs w:val="22"/>
        </w:rPr>
      </w:pPr>
    </w:p>
    <w:p w14:paraId="35ACCD25" w14:textId="77777777" w:rsidR="007050C1" w:rsidRPr="00C347FE" w:rsidRDefault="007050C1" w:rsidP="007050C1">
      <w:pPr>
        <w:rPr>
          <w:rFonts w:asciiTheme="minorHAnsi" w:hAnsiTheme="minorHAnsi" w:cstheme="minorHAnsi"/>
          <w:i/>
          <w:sz w:val="22"/>
          <w:szCs w:val="22"/>
        </w:rPr>
      </w:pPr>
      <w:r w:rsidRPr="00C347FE">
        <w:rPr>
          <w:rFonts w:asciiTheme="minorHAnsi" w:hAnsiTheme="minorHAnsi" w:cstheme="minorHAnsi"/>
          <w:i/>
          <w:sz w:val="22"/>
          <w:szCs w:val="22"/>
        </w:rPr>
        <w:t>Jméno a funkce osoby oprávněné jednat za dodavatele……………………………………………………..</w:t>
      </w:r>
    </w:p>
    <w:p w14:paraId="4146E6BF" w14:textId="77777777" w:rsidR="007050C1" w:rsidRPr="00C347FE" w:rsidRDefault="007050C1" w:rsidP="007050C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80F1337" w14:textId="77777777" w:rsidR="007050C1" w:rsidRPr="00C347FE" w:rsidRDefault="007050C1" w:rsidP="007050C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560F90D" w14:textId="77777777" w:rsidR="007050C1" w:rsidRPr="00C347FE" w:rsidRDefault="007050C1" w:rsidP="007050C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89DD02E" w14:textId="31EFC02A" w:rsidR="00055398" w:rsidRPr="00C347FE" w:rsidRDefault="007050C1" w:rsidP="00A80EE2">
      <w:pPr>
        <w:jc w:val="both"/>
        <w:rPr>
          <w:rFonts w:asciiTheme="minorHAnsi" w:hAnsiTheme="minorHAnsi" w:cstheme="minorHAnsi"/>
          <w:b/>
          <w:sz w:val="22"/>
          <w:szCs w:val="22"/>
          <w:highlight w:val="cyan"/>
        </w:rPr>
      </w:pPr>
      <w:r w:rsidRPr="00C347FE">
        <w:rPr>
          <w:rFonts w:asciiTheme="minorHAnsi" w:hAnsiTheme="minorHAnsi" w:cstheme="minorHAnsi"/>
          <w:i/>
          <w:sz w:val="22"/>
          <w:szCs w:val="22"/>
        </w:rPr>
        <w:t>Podpis………………………………………………………</w:t>
      </w:r>
    </w:p>
    <w:sectPr w:rsidR="00055398" w:rsidRPr="00C347FE" w:rsidSect="009C7364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849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E32DD" w14:textId="77777777" w:rsidR="008F1E07" w:rsidRDefault="008F1E07">
      <w:r>
        <w:separator/>
      </w:r>
    </w:p>
  </w:endnote>
  <w:endnote w:type="continuationSeparator" w:id="0">
    <w:p w14:paraId="1B778B5C" w14:textId="77777777" w:rsidR="008F1E07" w:rsidRDefault="008F1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01446" w14:textId="77777777" w:rsidR="00F71CD4" w:rsidRPr="00230FF2" w:rsidRDefault="00F71CD4" w:rsidP="00230FF2">
    <w:pPr>
      <w:pStyle w:val="Zpat"/>
      <w:jc w:val="center"/>
      <w:rPr>
        <w:rFonts w:ascii="Arial Narrow" w:hAnsi="Arial Narrow"/>
        <w:sz w:val="18"/>
        <w:szCs w:val="18"/>
      </w:rPr>
    </w:pPr>
    <w:r w:rsidRPr="00230FF2">
      <w:rPr>
        <w:rFonts w:ascii="Arial Narrow" w:hAnsi="Arial Narrow"/>
        <w:sz w:val="18"/>
        <w:szCs w:val="18"/>
      </w:rPr>
      <w:t xml:space="preserve">Stránka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PAGE</w:instrText>
    </w:r>
    <w:r w:rsidRPr="00230FF2">
      <w:rPr>
        <w:rFonts w:ascii="Arial Narrow" w:hAnsi="Arial Narrow"/>
        <w:sz w:val="18"/>
        <w:szCs w:val="18"/>
      </w:rPr>
      <w:fldChar w:fldCharType="separate"/>
    </w:r>
    <w:r w:rsidR="009C7364">
      <w:rPr>
        <w:rFonts w:ascii="Arial Narrow" w:hAnsi="Arial Narrow"/>
        <w:noProof/>
        <w:sz w:val="18"/>
        <w:szCs w:val="18"/>
      </w:rPr>
      <w:t>2</w:t>
    </w:r>
    <w:r w:rsidRPr="00230FF2">
      <w:rPr>
        <w:rFonts w:ascii="Arial Narrow" w:hAnsi="Arial Narrow"/>
        <w:sz w:val="18"/>
        <w:szCs w:val="18"/>
      </w:rPr>
      <w:fldChar w:fldCharType="end"/>
    </w:r>
    <w:r w:rsidRPr="00230FF2">
      <w:rPr>
        <w:rFonts w:ascii="Arial Narrow" w:hAnsi="Arial Narrow"/>
        <w:sz w:val="18"/>
        <w:szCs w:val="18"/>
      </w:rPr>
      <w:t xml:space="preserve"> z </w:t>
    </w:r>
    <w:r w:rsidRPr="00230FF2">
      <w:rPr>
        <w:rFonts w:ascii="Arial Narrow" w:hAnsi="Arial Narrow"/>
        <w:sz w:val="18"/>
        <w:szCs w:val="18"/>
      </w:rPr>
      <w:fldChar w:fldCharType="begin"/>
    </w:r>
    <w:r w:rsidRPr="00230FF2">
      <w:rPr>
        <w:rFonts w:ascii="Arial Narrow" w:hAnsi="Arial Narrow"/>
        <w:sz w:val="18"/>
        <w:szCs w:val="18"/>
      </w:rPr>
      <w:instrText>NUMPAGES</w:instrText>
    </w:r>
    <w:r w:rsidRPr="00230FF2">
      <w:rPr>
        <w:rFonts w:ascii="Arial Narrow" w:hAnsi="Arial Narrow"/>
        <w:sz w:val="18"/>
        <w:szCs w:val="18"/>
      </w:rPr>
      <w:fldChar w:fldCharType="separate"/>
    </w:r>
    <w:r w:rsidR="009C7364">
      <w:rPr>
        <w:rFonts w:ascii="Arial Narrow" w:hAnsi="Arial Narrow"/>
        <w:noProof/>
        <w:sz w:val="18"/>
        <w:szCs w:val="18"/>
      </w:rPr>
      <w:t>2</w:t>
    </w:r>
    <w:r w:rsidRPr="00230FF2">
      <w:rPr>
        <w:rFonts w:ascii="Arial Narrow" w:hAnsi="Arial Narrow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90989" w14:textId="48F82B1F" w:rsidR="00F55823" w:rsidRPr="00F55823" w:rsidRDefault="00F55823" w:rsidP="00F55823">
    <w:pPr>
      <w:pStyle w:val="Zpat"/>
      <w:ind w:left="720"/>
      <w:rPr>
        <w:rFonts w:asciiTheme="minorHAnsi" w:hAnsiTheme="minorHAnsi" w:cstheme="minorHAnsi"/>
        <w:i/>
        <w:iCs/>
        <w:sz w:val="18"/>
        <w:szCs w:val="18"/>
        <w:lang w:val="cs-CZ"/>
      </w:rPr>
    </w:pPr>
    <w:r>
      <w:rPr>
        <w:rFonts w:asciiTheme="minorHAnsi" w:hAnsiTheme="minorHAnsi" w:cstheme="minorHAnsi"/>
        <w:i/>
        <w:iCs/>
        <w:sz w:val="18"/>
        <w:szCs w:val="18"/>
        <w:lang w:val="cs-CZ"/>
      </w:rPr>
      <w:t>*</w:t>
    </w:r>
    <w:r w:rsidRPr="00F55823">
      <w:rPr>
        <w:rFonts w:asciiTheme="minorHAnsi" w:hAnsiTheme="minorHAnsi" w:cstheme="minorHAnsi"/>
        <w:i/>
        <w:iCs/>
        <w:sz w:val="18"/>
        <w:szCs w:val="18"/>
        <w:lang w:val="cs-CZ"/>
      </w:rPr>
      <w:t>Nehodící se škrtněte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7F125" w14:textId="77777777" w:rsidR="008F1E07" w:rsidRDefault="008F1E07">
      <w:r>
        <w:separator/>
      </w:r>
    </w:p>
  </w:footnote>
  <w:footnote w:type="continuationSeparator" w:id="0">
    <w:p w14:paraId="37349B80" w14:textId="77777777" w:rsidR="008F1E07" w:rsidRDefault="008F1E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54D68" w14:textId="77777777" w:rsidR="00C762C4" w:rsidRDefault="00C762C4" w:rsidP="00C762C4">
    <w:pPr>
      <w:pStyle w:val="Zhlav"/>
      <w:spacing w:after="120"/>
      <w:contextualSpacing/>
      <w:rPr>
        <w:rFonts w:ascii="Arial Narrow" w:hAnsi="Arial Narrow"/>
        <w:sz w:val="18"/>
        <w:szCs w:val="18"/>
        <w:lang w:val="cs-C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ED040" w14:textId="77777777" w:rsidR="007F5C6B" w:rsidRDefault="007F5C6B" w:rsidP="007F5C6B">
    <w:pPr>
      <w:pStyle w:val="Zhlav"/>
      <w:tabs>
        <w:tab w:val="clear" w:pos="4536"/>
        <w:tab w:val="clear" w:pos="9072"/>
      </w:tabs>
      <w:spacing w:after="120"/>
      <w:contextualSpacing/>
      <w:jc w:val="center"/>
      <w:rPr>
        <w:rFonts w:asciiTheme="minorHAnsi" w:hAnsiTheme="minorHAnsi" w:cstheme="minorHAnsi"/>
        <w:i/>
        <w:sz w:val="20"/>
        <w:szCs w:val="20"/>
        <w:lang w:val="cs-CZ"/>
      </w:rPr>
    </w:pPr>
    <w:r>
      <w:rPr>
        <w:noProof/>
      </w:rPr>
      <w:drawing>
        <wp:inline distT="0" distB="0" distL="0" distR="0" wp14:anchorId="7E0DF196" wp14:editId="009979CE">
          <wp:extent cx="4635500" cy="669290"/>
          <wp:effectExtent l="0" t="0" r="0" b="0"/>
          <wp:docPr id="1" name="Obrázek 1" descr="Obsah obrázku text, Písmo, snímek obrazovky, Elektricky modrá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Obsah obrázku text, Písmo, snímek obrazovky, Elektricky modrá&#10;&#10;Obsah vygenerovaný umělou inteligencí může být nesprávný.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35500" cy="669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D0D812" w14:textId="6EBF63BA" w:rsidR="00C762C4" w:rsidRPr="00DD04B3" w:rsidRDefault="00942448" w:rsidP="007F5C6B">
    <w:pPr>
      <w:pStyle w:val="Zhlav"/>
      <w:tabs>
        <w:tab w:val="clear" w:pos="4536"/>
        <w:tab w:val="clear" w:pos="9072"/>
      </w:tabs>
      <w:spacing w:after="120"/>
      <w:contextualSpacing/>
      <w:jc w:val="right"/>
      <w:rPr>
        <w:rFonts w:asciiTheme="minorHAnsi" w:hAnsiTheme="minorHAnsi" w:cstheme="minorHAnsi"/>
        <w:i/>
        <w:sz w:val="20"/>
        <w:szCs w:val="20"/>
      </w:rPr>
    </w:pPr>
    <w:r w:rsidRPr="00DD04B3">
      <w:rPr>
        <w:rFonts w:asciiTheme="minorHAnsi" w:hAnsiTheme="minorHAnsi" w:cstheme="minorHAnsi"/>
        <w:i/>
        <w:sz w:val="20"/>
        <w:szCs w:val="20"/>
        <w:lang w:val="cs-CZ"/>
      </w:rPr>
      <w:t xml:space="preserve">Příloha </w:t>
    </w:r>
    <w:r w:rsidR="00752AD9">
      <w:rPr>
        <w:rFonts w:asciiTheme="minorHAnsi" w:hAnsiTheme="minorHAnsi" w:cstheme="minorHAnsi"/>
        <w:i/>
        <w:sz w:val="20"/>
        <w:szCs w:val="20"/>
        <w:lang w:val="cs-CZ"/>
      </w:rPr>
      <w:t>6</w:t>
    </w:r>
    <w:r w:rsidRPr="00DD04B3">
      <w:rPr>
        <w:rFonts w:asciiTheme="minorHAnsi" w:hAnsiTheme="minorHAnsi" w:cstheme="minorHAnsi"/>
        <w:i/>
        <w:sz w:val="20"/>
        <w:szCs w:val="20"/>
        <w:lang w:val="cs-CZ"/>
      </w:rPr>
      <w:t xml:space="preserve"> – seznam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F304AAEC"/>
    <w:lvl w:ilvl="0">
      <w:start w:val="1"/>
      <w:numFmt w:val="bullet"/>
      <w:lvlText w:val=""/>
      <w:lvlJc w:val="left"/>
      <w:pPr>
        <w:tabs>
          <w:tab w:val="num" w:pos="-76"/>
        </w:tabs>
        <w:ind w:left="-76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644"/>
        </w:tabs>
        <w:ind w:left="1004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364"/>
        </w:tabs>
        <w:ind w:left="1724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084"/>
        </w:tabs>
        <w:ind w:left="2444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04"/>
        </w:tabs>
        <w:ind w:left="3164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524"/>
        </w:tabs>
        <w:ind w:left="3884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244"/>
        </w:tabs>
        <w:ind w:left="4604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4964"/>
        </w:tabs>
        <w:ind w:left="5324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684"/>
        </w:tabs>
        <w:ind w:left="6044" w:hanging="360"/>
      </w:pPr>
      <w:rPr>
        <w:rFonts w:ascii="Wingdings" w:hAnsi="Wingdings" w:hint="default"/>
      </w:rPr>
    </w:lvl>
  </w:abstractNum>
  <w:abstractNum w:abstractNumId="1" w15:restartNumberingAfterBreak="0">
    <w:nsid w:val="105F2CB4"/>
    <w:multiLevelType w:val="hybridMultilevel"/>
    <w:tmpl w:val="2342E7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884396"/>
    <w:multiLevelType w:val="hybridMultilevel"/>
    <w:tmpl w:val="EDC67948"/>
    <w:lvl w:ilvl="0" w:tplc="4DC271B8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4AE16D3"/>
    <w:multiLevelType w:val="multilevel"/>
    <w:tmpl w:val="82F8DBE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2A65F8"/>
    <w:multiLevelType w:val="multilevel"/>
    <w:tmpl w:val="438232E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695151"/>
    <w:multiLevelType w:val="hybridMultilevel"/>
    <w:tmpl w:val="BE1A5D64"/>
    <w:lvl w:ilvl="0" w:tplc="32206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853808"/>
    <w:multiLevelType w:val="hybridMultilevel"/>
    <w:tmpl w:val="9DCE74F2"/>
    <w:lvl w:ilvl="0" w:tplc="2AC405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F66E7E"/>
    <w:multiLevelType w:val="multilevel"/>
    <w:tmpl w:val="3260E2B0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A3C77"/>
    <w:multiLevelType w:val="hybridMultilevel"/>
    <w:tmpl w:val="B0C87556"/>
    <w:lvl w:ilvl="0" w:tplc="2AC405E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5C7260"/>
    <w:multiLevelType w:val="hybridMultilevel"/>
    <w:tmpl w:val="24288C24"/>
    <w:lvl w:ilvl="0" w:tplc="B1F0E5D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E73506"/>
    <w:multiLevelType w:val="hybridMultilevel"/>
    <w:tmpl w:val="39F6D9FA"/>
    <w:lvl w:ilvl="0" w:tplc="2B9EAB8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475390"/>
    <w:multiLevelType w:val="hybridMultilevel"/>
    <w:tmpl w:val="F1FE5A5A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6DE23DC2"/>
    <w:multiLevelType w:val="hybridMultilevel"/>
    <w:tmpl w:val="E0722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F4469A"/>
    <w:multiLevelType w:val="singleLevel"/>
    <w:tmpl w:val="20549E48"/>
    <w:lvl w:ilvl="0">
      <w:start w:val="1"/>
      <w:numFmt w:val="upperLetter"/>
      <w:pStyle w:val="Seznam2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4097598">
    <w:abstractNumId w:val="12"/>
  </w:num>
  <w:num w:numId="2" w16cid:durableId="714425441">
    <w:abstractNumId w:val="9"/>
  </w:num>
  <w:num w:numId="3" w16cid:durableId="995451542">
    <w:abstractNumId w:val="4"/>
  </w:num>
  <w:num w:numId="4" w16cid:durableId="175076996">
    <w:abstractNumId w:val="8"/>
  </w:num>
  <w:num w:numId="5" w16cid:durableId="933395034">
    <w:abstractNumId w:val="6"/>
  </w:num>
  <w:num w:numId="6" w16cid:durableId="2092772382">
    <w:abstractNumId w:val="11"/>
  </w:num>
  <w:num w:numId="7" w16cid:durableId="859856511">
    <w:abstractNumId w:val="7"/>
  </w:num>
  <w:num w:numId="8" w16cid:durableId="1143886872">
    <w:abstractNumId w:val="5"/>
  </w:num>
  <w:num w:numId="9" w16cid:durableId="2108504548">
    <w:abstractNumId w:val="3"/>
  </w:num>
  <w:num w:numId="10" w16cid:durableId="218250378">
    <w:abstractNumId w:val="13"/>
  </w:num>
  <w:num w:numId="11" w16cid:durableId="1836261499">
    <w:abstractNumId w:val="10"/>
  </w:num>
  <w:num w:numId="12" w16cid:durableId="1516262498">
    <w:abstractNumId w:val="14"/>
  </w:num>
  <w:num w:numId="13" w16cid:durableId="915557814">
    <w:abstractNumId w:val="0"/>
  </w:num>
  <w:num w:numId="14" w16cid:durableId="741024328">
    <w:abstractNumId w:val="2"/>
  </w:num>
  <w:num w:numId="15" w16cid:durableId="11587297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Vasek Jan">
    <w15:presenceInfo w15:providerId="AD" w15:userId="S::vas0082@vsb.cz::0c5f587f-1064-4468-bf14-3e4e10a5ff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579"/>
    <w:rsid w:val="0000047C"/>
    <w:rsid w:val="000016CB"/>
    <w:rsid w:val="00014244"/>
    <w:rsid w:val="00022EEF"/>
    <w:rsid w:val="000374FD"/>
    <w:rsid w:val="00054605"/>
    <w:rsid w:val="00055398"/>
    <w:rsid w:val="00056AC3"/>
    <w:rsid w:val="00063536"/>
    <w:rsid w:val="000766E2"/>
    <w:rsid w:val="00093BDF"/>
    <w:rsid w:val="000A56B8"/>
    <w:rsid w:val="000C27AD"/>
    <w:rsid w:val="000C2834"/>
    <w:rsid w:val="000C316D"/>
    <w:rsid w:val="000C7281"/>
    <w:rsid w:val="000D0754"/>
    <w:rsid w:val="000D693A"/>
    <w:rsid w:val="000E10D1"/>
    <w:rsid w:val="000E5375"/>
    <w:rsid w:val="000F4F3A"/>
    <w:rsid w:val="000F6BE8"/>
    <w:rsid w:val="001169D3"/>
    <w:rsid w:val="0012296F"/>
    <w:rsid w:val="00127953"/>
    <w:rsid w:val="001318EB"/>
    <w:rsid w:val="00136C40"/>
    <w:rsid w:val="00143C56"/>
    <w:rsid w:val="0018443F"/>
    <w:rsid w:val="001B3377"/>
    <w:rsid w:val="001D3778"/>
    <w:rsid w:val="001E0CD3"/>
    <w:rsid w:val="001E6944"/>
    <w:rsid w:val="001F104C"/>
    <w:rsid w:val="001F55FB"/>
    <w:rsid w:val="00205C11"/>
    <w:rsid w:val="00227579"/>
    <w:rsid w:val="00227784"/>
    <w:rsid w:val="00230FF2"/>
    <w:rsid w:val="0023515B"/>
    <w:rsid w:val="00251CD0"/>
    <w:rsid w:val="00251F80"/>
    <w:rsid w:val="002671D0"/>
    <w:rsid w:val="00283865"/>
    <w:rsid w:val="002877A1"/>
    <w:rsid w:val="0028781F"/>
    <w:rsid w:val="002A22C6"/>
    <w:rsid w:val="002A70D5"/>
    <w:rsid w:val="002B1786"/>
    <w:rsid w:val="002D543E"/>
    <w:rsid w:val="002E2333"/>
    <w:rsid w:val="003169CB"/>
    <w:rsid w:val="003518FF"/>
    <w:rsid w:val="00354BCB"/>
    <w:rsid w:val="00356350"/>
    <w:rsid w:val="0036382C"/>
    <w:rsid w:val="00364026"/>
    <w:rsid w:val="00372FA3"/>
    <w:rsid w:val="003B10D3"/>
    <w:rsid w:val="003D2134"/>
    <w:rsid w:val="003E65A4"/>
    <w:rsid w:val="003E7956"/>
    <w:rsid w:val="003F184C"/>
    <w:rsid w:val="003F1F26"/>
    <w:rsid w:val="00406B94"/>
    <w:rsid w:val="00440867"/>
    <w:rsid w:val="00450105"/>
    <w:rsid w:val="00474850"/>
    <w:rsid w:val="004B6732"/>
    <w:rsid w:val="004C153C"/>
    <w:rsid w:val="004C487F"/>
    <w:rsid w:val="004D48B1"/>
    <w:rsid w:val="004E1A41"/>
    <w:rsid w:val="00534A2F"/>
    <w:rsid w:val="00547886"/>
    <w:rsid w:val="00562A9A"/>
    <w:rsid w:val="0058467F"/>
    <w:rsid w:val="005B4960"/>
    <w:rsid w:val="005D315F"/>
    <w:rsid w:val="005E0F09"/>
    <w:rsid w:val="005F011E"/>
    <w:rsid w:val="005F1AE7"/>
    <w:rsid w:val="006235D9"/>
    <w:rsid w:val="0062664C"/>
    <w:rsid w:val="00654B93"/>
    <w:rsid w:val="00660143"/>
    <w:rsid w:val="006663DD"/>
    <w:rsid w:val="0067135F"/>
    <w:rsid w:val="00674259"/>
    <w:rsid w:val="00682B21"/>
    <w:rsid w:val="00697036"/>
    <w:rsid w:val="006A0ED2"/>
    <w:rsid w:val="006B494E"/>
    <w:rsid w:val="006D0D5B"/>
    <w:rsid w:val="006D2436"/>
    <w:rsid w:val="006D4299"/>
    <w:rsid w:val="006D57DB"/>
    <w:rsid w:val="007050C1"/>
    <w:rsid w:val="007142A2"/>
    <w:rsid w:val="0073443F"/>
    <w:rsid w:val="0073591A"/>
    <w:rsid w:val="00751A04"/>
    <w:rsid w:val="007528C2"/>
    <w:rsid w:val="00752AD9"/>
    <w:rsid w:val="00755F53"/>
    <w:rsid w:val="00760A3E"/>
    <w:rsid w:val="00781FC1"/>
    <w:rsid w:val="00782265"/>
    <w:rsid w:val="00790F47"/>
    <w:rsid w:val="007970F2"/>
    <w:rsid w:val="007D7B0F"/>
    <w:rsid w:val="007F5C6B"/>
    <w:rsid w:val="00805D52"/>
    <w:rsid w:val="00820656"/>
    <w:rsid w:val="00824748"/>
    <w:rsid w:val="00841894"/>
    <w:rsid w:val="00842033"/>
    <w:rsid w:val="00851670"/>
    <w:rsid w:val="00852B5D"/>
    <w:rsid w:val="00867160"/>
    <w:rsid w:val="00871E47"/>
    <w:rsid w:val="008725B6"/>
    <w:rsid w:val="00873656"/>
    <w:rsid w:val="00882E3F"/>
    <w:rsid w:val="008A5718"/>
    <w:rsid w:val="008C165E"/>
    <w:rsid w:val="008C3F0A"/>
    <w:rsid w:val="008E0225"/>
    <w:rsid w:val="008F1E07"/>
    <w:rsid w:val="009017E9"/>
    <w:rsid w:val="00926FBB"/>
    <w:rsid w:val="00942448"/>
    <w:rsid w:val="00942E8F"/>
    <w:rsid w:val="009471B1"/>
    <w:rsid w:val="00990DD0"/>
    <w:rsid w:val="009A3AFC"/>
    <w:rsid w:val="009B3A94"/>
    <w:rsid w:val="009C3317"/>
    <w:rsid w:val="009C7364"/>
    <w:rsid w:val="009E3F14"/>
    <w:rsid w:val="009F58FE"/>
    <w:rsid w:val="00A00732"/>
    <w:rsid w:val="00A13B6D"/>
    <w:rsid w:val="00A2117C"/>
    <w:rsid w:val="00A2251E"/>
    <w:rsid w:val="00A26B4C"/>
    <w:rsid w:val="00A5193B"/>
    <w:rsid w:val="00A54984"/>
    <w:rsid w:val="00A54EC0"/>
    <w:rsid w:val="00A6661C"/>
    <w:rsid w:val="00A67612"/>
    <w:rsid w:val="00A80EE2"/>
    <w:rsid w:val="00A83D2A"/>
    <w:rsid w:val="00A86302"/>
    <w:rsid w:val="00A924E7"/>
    <w:rsid w:val="00AA7F7A"/>
    <w:rsid w:val="00AD0272"/>
    <w:rsid w:val="00AD09C7"/>
    <w:rsid w:val="00AD2440"/>
    <w:rsid w:val="00AE5F52"/>
    <w:rsid w:val="00B00B7A"/>
    <w:rsid w:val="00B01EAF"/>
    <w:rsid w:val="00B0463B"/>
    <w:rsid w:val="00B12CE4"/>
    <w:rsid w:val="00B13926"/>
    <w:rsid w:val="00B26C2C"/>
    <w:rsid w:val="00B27A32"/>
    <w:rsid w:val="00B41CF7"/>
    <w:rsid w:val="00B5018F"/>
    <w:rsid w:val="00B739FF"/>
    <w:rsid w:val="00B84488"/>
    <w:rsid w:val="00B92B96"/>
    <w:rsid w:val="00B97E8B"/>
    <w:rsid w:val="00BA23D8"/>
    <w:rsid w:val="00BA58E6"/>
    <w:rsid w:val="00BB308C"/>
    <w:rsid w:val="00BB4622"/>
    <w:rsid w:val="00BB47CE"/>
    <w:rsid w:val="00BD03BA"/>
    <w:rsid w:val="00BE100D"/>
    <w:rsid w:val="00BF60E2"/>
    <w:rsid w:val="00BF7E8C"/>
    <w:rsid w:val="00C10463"/>
    <w:rsid w:val="00C2480C"/>
    <w:rsid w:val="00C260A3"/>
    <w:rsid w:val="00C32E28"/>
    <w:rsid w:val="00C32FA8"/>
    <w:rsid w:val="00C347FE"/>
    <w:rsid w:val="00C408CF"/>
    <w:rsid w:val="00C5644A"/>
    <w:rsid w:val="00C641CF"/>
    <w:rsid w:val="00C70F49"/>
    <w:rsid w:val="00C762C4"/>
    <w:rsid w:val="00C772A4"/>
    <w:rsid w:val="00CB1B5C"/>
    <w:rsid w:val="00CE0DEA"/>
    <w:rsid w:val="00CF6916"/>
    <w:rsid w:val="00D348DD"/>
    <w:rsid w:val="00D476F3"/>
    <w:rsid w:val="00D53EAB"/>
    <w:rsid w:val="00D70176"/>
    <w:rsid w:val="00D77FB8"/>
    <w:rsid w:val="00D9073B"/>
    <w:rsid w:val="00D90B4F"/>
    <w:rsid w:val="00D9445A"/>
    <w:rsid w:val="00DA11CA"/>
    <w:rsid w:val="00DA66BE"/>
    <w:rsid w:val="00DB7C70"/>
    <w:rsid w:val="00DC1A1C"/>
    <w:rsid w:val="00DC3B68"/>
    <w:rsid w:val="00DD04B3"/>
    <w:rsid w:val="00DD1B05"/>
    <w:rsid w:val="00DD5464"/>
    <w:rsid w:val="00DD5496"/>
    <w:rsid w:val="00DE1FF9"/>
    <w:rsid w:val="00DF7772"/>
    <w:rsid w:val="00E045C2"/>
    <w:rsid w:val="00E2268B"/>
    <w:rsid w:val="00E23D46"/>
    <w:rsid w:val="00E254B6"/>
    <w:rsid w:val="00E25AE8"/>
    <w:rsid w:val="00E476D0"/>
    <w:rsid w:val="00E5370A"/>
    <w:rsid w:val="00E55F3E"/>
    <w:rsid w:val="00E60C1A"/>
    <w:rsid w:val="00E60F0D"/>
    <w:rsid w:val="00E85583"/>
    <w:rsid w:val="00E951E3"/>
    <w:rsid w:val="00E9527D"/>
    <w:rsid w:val="00EA2272"/>
    <w:rsid w:val="00EA27C1"/>
    <w:rsid w:val="00EB00FD"/>
    <w:rsid w:val="00EC45D4"/>
    <w:rsid w:val="00ED6A09"/>
    <w:rsid w:val="00EE5EFB"/>
    <w:rsid w:val="00EE7744"/>
    <w:rsid w:val="00EF7B74"/>
    <w:rsid w:val="00F011E1"/>
    <w:rsid w:val="00F06A5B"/>
    <w:rsid w:val="00F26303"/>
    <w:rsid w:val="00F5515C"/>
    <w:rsid w:val="00F55823"/>
    <w:rsid w:val="00F71CD4"/>
    <w:rsid w:val="00F7698A"/>
    <w:rsid w:val="00F80A9B"/>
    <w:rsid w:val="00F954FD"/>
    <w:rsid w:val="00F9755F"/>
    <w:rsid w:val="00FA2BE0"/>
    <w:rsid w:val="00FA410C"/>
    <w:rsid w:val="00FA7297"/>
    <w:rsid w:val="00FB6D28"/>
    <w:rsid w:val="00FC7C93"/>
    <w:rsid w:val="00FD7D07"/>
    <w:rsid w:val="00FE2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06956C17"/>
  <w15:chartTrackingRefBased/>
  <w15:docId w15:val="{258D56F7-6DAD-4662-B303-026D5D461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5D315F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D243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8">
    <w:name w:val="heading 8"/>
    <w:basedOn w:val="Normln"/>
    <w:next w:val="Normln"/>
    <w:qFormat/>
    <w:rsid w:val="00227579"/>
    <w:pPr>
      <w:keepNext/>
      <w:jc w:val="center"/>
      <w:outlineLvl w:val="7"/>
    </w:pPr>
    <w:rPr>
      <w:sz w:val="32"/>
    </w:rPr>
  </w:style>
  <w:style w:type="paragraph" w:styleId="Nadpis9">
    <w:name w:val="heading 9"/>
    <w:basedOn w:val="Normln"/>
    <w:next w:val="Normln"/>
    <w:qFormat/>
    <w:rsid w:val="00227579"/>
    <w:pPr>
      <w:keepNext/>
      <w:ind w:left="2280"/>
      <w:outlineLvl w:val="8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rsid w:val="00227579"/>
    <w:pPr>
      <w:jc w:val="center"/>
    </w:pPr>
    <w:rPr>
      <w:b/>
      <w:bCs/>
    </w:rPr>
  </w:style>
  <w:style w:type="paragraph" w:customStyle="1" w:styleId="Textbodu">
    <w:name w:val="Text bodu"/>
    <w:basedOn w:val="Normln"/>
    <w:rsid w:val="00227579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227579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227579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Zhlav">
    <w:name w:val="header"/>
    <w:basedOn w:val="Normln"/>
    <w:link w:val="ZhlavChar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1392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bubliny">
    <w:name w:val="Balloon Text"/>
    <w:basedOn w:val="Normln"/>
    <w:semiHidden/>
    <w:rsid w:val="004C487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rsid w:val="004B6732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HanaFojtachova">
    <w:name w:val="Hana Fojtachova"/>
    <w:semiHidden/>
    <w:rsid w:val="004B6732"/>
    <w:rPr>
      <w:rFonts w:ascii="Arial" w:hAnsi="Arial" w:cs="Arial"/>
      <w:color w:val="auto"/>
      <w:sz w:val="20"/>
      <w:szCs w:val="20"/>
    </w:rPr>
  </w:style>
  <w:style w:type="character" w:styleId="Siln">
    <w:name w:val="Strong"/>
    <w:qFormat/>
    <w:rsid w:val="004B6732"/>
    <w:rPr>
      <w:b/>
      <w:bCs/>
    </w:rPr>
  </w:style>
  <w:style w:type="paragraph" w:customStyle="1" w:styleId="Style39">
    <w:name w:val="Style39"/>
    <w:basedOn w:val="Normln"/>
    <w:uiPriority w:val="99"/>
    <w:rsid w:val="00D70176"/>
    <w:pPr>
      <w:widowControl w:val="0"/>
      <w:autoSpaceDE w:val="0"/>
      <w:autoSpaceDN w:val="0"/>
      <w:adjustRightInd w:val="0"/>
      <w:spacing w:line="230" w:lineRule="exact"/>
      <w:ind w:hanging="720"/>
      <w:jc w:val="both"/>
    </w:pPr>
    <w:rPr>
      <w:rFonts w:ascii="Arial" w:hAnsi="Arial" w:cs="Arial"/>
    </w:rPr>
  </w:style>
  <w:style w:type="character" w:customStyle="1" w:styleId="FontStyle63">
    <w:name w:val="Font Style63"/>
    <w:uiPriority w:val="99"/>
    <w:rsid w:val="00D70176"/>
    <w:rPr>
      <w:rFonts w:ascii="Arial" w:hAnsi="Arial" w:cs="Arial"/>
      <w:b/>
      <w:bCs/>
      <w:sz w:val="18"/>
      <w:szCs w:val="18"/>
    </w:rPr>
  </w:style>
  <w:style w:type="paragraph" w:customStyle="1" w:styleId="Barevnseznamzvraznn11">
    <w:name w:val="Barevný seznam – zvýraznění 11"/>
    <w:basedOn w:val="Normln"/>
    <w:uiPriority w:val="34"/>
    <w:qFormat/>
    <w:rsid w:val="00A54EC0"/>
    <w:pPr>
      <w:ind w:left="708"/>
    </w:pPr>
  </w:style>
  <w:style w:type="character" w:customStyle="1" w:styleId="ZpatChar">
    <w:name w:val="Zápatí Char"/>
    <w:link w:val="Zpat"/>
    <w:uiPriority w:val="99"/>
    <w:rsid w:val="002877A1"/>
    <w:rPr>
      <w:sz w:val="24"/>
      <w:szCs w:val="24"/>
    </w:rPr>
  </w:style>
  <w:style w:type="character" w:customStyle="1" w:styleId="ZhlavChar">
    <w:name w:val="Záhlaví Char"/>
    <w:link w:val="Zhlav"/>
    <w:rsid w:val="00782265"/>
    <w:rPr>
      <w:sz w:val="24"/>
      <w:szCs w:val="24"/>
    </w:rPr>
  </w:style>
  <w:style w:type="character" w:styleId="Odkaznakoment">
    <w:name w:val="annotation reference"/>
    <w:rsid w:val="00824748"/>
    <w:rPr>
      <w:sz w:val="16"/>
      <w:szCs w:val="16"/>
    </w:rPr>
  </w:style>
  <w:style w:type="paragraph" w:styleId="Textkomente">
    <w:name w:val="annotation text"/>
    <w:basedOn w:val="Normln"/>
    <w:link w:val="TextkomenteChar"/>
    <w:rsid w:val="0082474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24748"/>
  </w:style>
  <w:style w:type="paragraph" w:styleId="Pedmtkomente">
    <w:name w:val="annotation subject"/>
    <w:basedOn w:val="Textkomente"/>
    <w:next w:val="Textkomente"/>
    <w:link w:val="PedmtkomenteChar"/>
    <w:rsid w:val="00824748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824748"/>
    <w:rPr>
      <w:b/>
      <w:bCs/>
    </w:rPr>
  </w:style>
  <w:style w:type="character" w:customStyle="1" w:styleId="Nadpis1Char">
    <w:name w:val="Nadpis 1 Char"/>
    <w:link w:val="Nadpis1"/>
    <w:rsid w:val="006D243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Seznam2">
    <w:name w:val="List 2"/>
    <w:aliases w:val="l2"/>
    <w:basedOn w:val="Normln"/>
    <w:rsid w:val="000E10D1"/>
    <w:pPr>
      <w:numPr>
        <w:numId w:val="12"/>
      </w:numPr>
      <w:tabs>
        <w:tab w:val="clear" w:pos="360"/>
        <w:tab w:val="num" w:pos="1440"/>
      </w:tabs>
      <w:spacing w:after="240"/>
      <w:ind w:left="1440" w:hanging="720"/>
    </w:pPr>
  </w:style>
  <w:style w:type="paragraph" w:customStyle="1" w:styleId="text">
    <w:name w:val="text"/>
    <w:rsid w:val="007050C1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styleId="Nzev">
    <w:name w:val="Title"/>
    <w:basedOn w:val="Normln"/>
    <w:next w:val="Normln"/>
    <w:link w:val="NzevChar"/>
    <w:qFormat/>
    <w:rsid w:val="00DD04B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DD04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dstavecseseznamem">
    <w:name w:val="List Paragraph"/>
    <w:basedOn w:val="Normln"/>
    <w:uiPriority w:val="34"/>
    <w:qFormat/>
    <w:rsid w:val="00251F80"/>
    <w:pPr>
      <w:ind w:left="720"/>
      <w:contextualSpacing/>
    </w:pPr>
  </w:style>
  <w:style w:type="paragraph" w:styleId="Revize">
    <w:name w:val="Revision"/>
    <w:hidden/>
    <w:uiPriority w:val="99"/>
    <w:semiHidden/>
    <w:rsid w:val="00FE24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379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460BBAB0BB4744AE63F7ECECE126D7" ma:contentTypeVersion="13" ma:contentTypeDescription="Vytvoří nový dokument" ma:contentTypeScope="" ma:versionID="f80c9c28fcb362e23742907ee92d8d3a">
  <xsd:schema xmlns:xsd="http://www.w3.org/2001/XMLSchema" xmlns:xs="http://www.w3.org/2001/XMLSchema" xmlns:p="http://schemas.microsoft.com/office/2006/metadata/properties" xmlns:ns3="c5d6c60b-f4ae-40cb-86cd-0051c863c105" xmlns:ns4="c40abfb6-683b-4375-bdcc-ac4bba869132" targetNamespace="http://schemas.microsoft.com/office/2006/metadata/properties" ma:root="true" ma:fieldsID="0d0d6cb4f7494bfe328d7e9ccc678f1e" ns3:_="" ns4:_="">
    <xsd:import namespace="c5d6c60b-f4ae-40cb-86cd-0051c863c105"/>
    <xsd:import namespace="c40abfb6-683b-4375-bdcc-ac4bba86913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d6c60b-f4ae-40cb-86cd-0051c863c10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0abfb6-683b-4375-bdcc-ac4bba8691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B8BFB6-7B24-4F5A-AD5D-77A05A383E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d6c60b-f4ae-40cb-86cd-0051c863c105"/>
    <ds:schemaRef ds:uri="c40abfb6-683b-4375-bdcc-ac4bba8691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225943-2BD0-4095-8CFE-EBC7A92D96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EFB28E-2F6B-4CEC-A324-03479443A4C0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c5d6c60b-f4ae-40cb-86cd-0051c863c105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c40abfb6-683b-4375-bdcc-ac4bba869132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1196</Characters>
  <Application>Microsoft Office Word</Application>
  <DocSecurity>4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OVZ_VŠB</dc:creator>
  <cp:keywords/>
  <cp:lastModifiedBy>Vasek Jan</cp:lastModifiedBy>
  <cp:revision>2</cp:revision>
  <cp:lastPrinted>2009-06-29T10:35:00Z</cp:lastPrinted>
  <dcterms:created xsi:type="dcterms:W3CDTF">2025-04-29T10:49:00Z</dcterms:created>
  <dcterms:modified xsi:type="dcterms:W3CDTF">2025-04-29T10:49:00Z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0x010100A4460BBAB0BB4744AE63F7ECECE126D7</vt:lpwstr>
  </property>
</Properties>
</file>